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ins w:id="0" w:author="Sečkařová Andrea" w:date="2020-01-29T12:46:00Z">
        <w:r w:rsidR="002266F3" w:rsidRPr="007F2AF9">
          <w:rPr>
            <w:rFonts w:ascii="Verdana" w:hAnsi="Verdana" w:cs="Arial"/>
            <w:b/>
            <w:sz w:val="18"/>
            <w:szCs w:val="18"/>
          </w:rPr>
          <w:t>Údržba a oprava výměnných dílů zabezpečovacího zařízení v obvodu SSZT 2020 - 2027 včetně dvouletých revizí PZZ VUD u OŘ Brno</w:t>
        </w:r>
      </w:ins>
      <w:bookmarkStart w:id="1" w:name="_GoBack"/>
      <w:bookmarkEnd w:id="1"/>
      <w:del w:id="2" w:author="Sečkařová Andrea" w:date="2019-11-20T07:41:00Z">
        <w:r w:rsidR="00D54281" w:rsidRPr="00933584" w:rsidDel="00253E9B">
          <w:rPr>
            <w:rFonts w:ascii="Verdana" w:hAnsi="Verdana"/>
            <w:sz w:val="18"/>
            <w:szCs w:val="18"/>
            <w:highlight w:val="green"/>
          </w:rPr>
          <w:delText>………………………….</w:delText>
        </w:r>
      </w:del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53E9B">
              <w:rPr>
                <w:rFonts w:ascii="Verdana" w:hAnsi="Verdana"/>
                <w:b/>
                <w:sz w:val="18"/>
                <w:szCs w:val="18"/>
                <w:rPrChange w:id="3" w:author="Sečkařová Andrea" w:date="2019-11-20T07:42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253E9B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53E9B">
              <w:rPr>
                <w:rFonts w:ascii="Verdana" w:hAnsi="Verdana"/>
                <w:b/>
                <w:sz w:val="18"/>
                <w:szCs w:val="18"/>
                <w:rPrChange w:id="4" w:author="Sečkařová Andrea" w:date="2019-11-20T07:42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253E9B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53E9B">
              <w:rPr>
                <w:rFonts w:ascii="Verdana" w:hAnsi="Verdana"/>
                <w:b/>
                <w:sz w:val="18"/>
                <w:szCs w:val="18"/>
                <w:rPrChange w:id="5" w:author="Sečkařová Andrea" w:date="2019-11-20T07:42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253E9B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253E9B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3E9B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6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53E9B" w:rsidRDefault="00FB096B" w:rsidP="00FB096B">
      <w:pPr>
        <w:spacing w:after="120"/>
        <w:jc w:val="both"/>
        <w:rPr>
          <w:rFonts w:ascii="Verdana" w:hAnsi="Verdana"/>
          <w:sz w:val="18"/>
          <w:szCs w:val="18"/>
          <w:rPrChange w:id="6" w:author="Sečkařová Andrea" w:date="2019-11-20T07:42:00Z">
            <w:rPr>
              <w:rFonts w:ascii="Verdana" w:hAnsi="Verdana"/>
              <w:sz w:val="18"/>
              <w:szCs w:val="18"/>
              <w:highlight w:val="green"/>
            </w:rPr>
          </w:rPrChange>
        </w:rPr>
      </w:pPr>
      <w:r w:rsidRPr="00253E9B">
        <w:rPr>
          <w:rFonts w:ascii="Verdana" w:hAnsi="Verdana"/>
          <w:sz w:val="18"/>
          <w:szCs w:val="18"/>
          <w:rPrChange w:id="7" w:author="Sečkařová Andrea" w:date="2019-11-20T07:42:00Z">
            <w:rPr>
              <w:rFonts w:ascii="Verdana" w:hAnsi="Verdana"/>
              <w:sz w:val="18"/>
              <w:szCs w:val="18"/>
              <w:highlight w:val="green"/>
            </w:rPr>
          </w:rPrChange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53E9B">
        <w:rPr>
          <w:rFonts w:ascii="Verdana" w:hAnsi="Verdana"/>
          <w:b/>
          <w:sz w:val="18"/>
          <w:szCs w:val="18"/>
          <w:rPrChange w:id="8" w:author="Sečkařová Andrea" w:date="2019-11-20T07:42:00Z">
            <w:rPr>
              <w:rFonts w:ascii="Verdana" w:hAnsi="Verdana"/>
              <w:b/>
              <w:sz w:val="18"/>
              <w:szCs w:val="18"/>
              <w:highlight w:val="green"/>
            </w:rPr>
          </w:rPrChange>
        </w:rPr>
        <w:t>Přílohy:</w:t>
      </w:r>
      <w:r w:rsidRPr="00253E9B">
        <w:rPr>
          <w:rFonts w:ascii="Verdana" w:hAnsi="Verdana"/>
          <w:sz w:val="18"/>
          <w:szCs w:val="18"/>
          <w:rPrChange w:id="9" w:author="Sečkařová Andrea" w:date="2019-11-20T07:42:00Z">
            <w:rPr>
              <w:rFonts w:ascii="Verdana" w:hAnsi="Verdana"/>
              <w:sz w:val="18"/>
              <w:szCs w:val="18"/>
              <w:highlight w:val="green"/>
            </w:rPr>
          </w:rPrChange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081" w:rsidRDefault="000F5081">
      <w:r>
        <w:separator/>
      </w:r>
    </w:p>
  </w:endnote>
  <w:endnote w:type="continuationSeparator" w:id="0">
    <w:p w:rsidR="000F5081" w:rsidRDefault="000F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6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6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081" w:rsidRDefault="000F5081">
      <w:r>
        <w:separator/>
      </w:r>
    </w:p>
  </w:footnote>
  <w:footnote w:type="continuationSeparator" w:id="0">
    <w:p w:rsidR="000F5081" w:rsidRDefault="000F50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ečkařová Andrea">
    <w15:presenceInfo w15:providerId="AD" w15:userId="S-1-5-21-2080283314-3697529445-2682169106-20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66F3"/>
    <w:rsid w:val="00245048"/>
    <w:rsid w:val="00253E9B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0789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A74745"/>
  <w15:docId w15:val="{038A85F8-D0C0-4D86-9347-7E935677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3672D-002E-4C20-9F42-B6C6191B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EB6C9-069F-4D43-8859-AA72E7B449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878112-F5B4-4B39-A405-E1F5D4815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72F8CB-4106-4AFB-A00A-AC0F172B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2018-03-26T11:24:00Z</cp:lastPrinted>
  <dcterms:created xsi:type="dcterms:W3CDTF">2018-12-07T16:23:00Z</dcterms:created>
  <dcterms:modified xsi:type="dcterms:W3CDTF">2020-01-29T11:47:00Z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